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61969831"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proofErr w:type="gramStart"/>
      <w:r w:rsidRPr="006B1296">
        <w:rPr>
          <w:rFonts w:asciiTheme="minorHAnsi" w:hAnsiTheme="minorHAnsi" w:cstheme="minorHAnsi"/>
        </w:rPr>
        <w:t>In order for</w:t>
      </w:r>
      <w:proofErr w:type="gramEnd"/>
      <w:r w:rsidRPr="006B1296">
        <w:rPr>
          <w:rFonts w:asciiTheme="minorHAnsi" w:hAnsiTheme="minorHAnsi" w:cstheme="minorHAnsi"/>
        </w:rPr>
        <w:t xml:space="preserve">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54B83B9B"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w:t>
            </w:r>
            <w:proofErr w:type="gramStart"/>
            <w:r w:rsidRPr="00503132">
              <w:rPr>
                <w:rFonts w:asciiTheme="minorHAnsi" w:hAnsiTheme="minorHAnsi" w:cstheme="minorHAnsi"/>
                <w:sz w:val="22"/>
                <w:szCs w:val="22"/>
              </w:rPr>
              <w:t>date</w:t>
            </w:r>
            <w:proofErr w:type="gramEnd"/>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0"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2287594D"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9E0175">
              <w:rPr>
                <w:rFonts w:asciiTheme="minorHAnsi" w:hAnsiTheme="minorHAnsi" w:cstheme="minorHAnsi"/>
                <w:b/>
                <w:sz w:val="22"/>
              </w:rPr>
              <w:t>24-76</w:t>
            </w:r>
            <w:r w:rsidR="001E2822">
              <w:rPr>
                <w:rFonts w:asciiTheme="minorHAnsi" w:hAnsiTheme="minorHAnsi" w:cstheme="minorHAnsi"/>
                <w:b/>
                <w:sz w:val="22"/>
              </w:rPr>
              <w:t>732</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2553AF4C">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34B98D18"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2553AF4C">
        <w:tc>
          <w:tcPr>
            <w:tcW w:w="10908" w:type="dxa"/>
            <w:gridSpan w:val="4"/>
          </w:tcPr>
          <w:p w14:paraId="454C4B74" w14:textId="3840E0AA" w:rsidR="00F75B67" w:rsidRPr="00981026" w:rsidRDefault="007C6B08" w:rsidP="00F75B67">
            <w:pPr>
              <w:rPr>
                <w:ins w:id="6" w:author="IDOA Procurement" w:date="2021-08-02T10:59:00Z"/>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7" w:author="IDOA Procurement" w:date="2021-08-02T10:59:00Z">
              <w:r w:rsidR="00F75B67" w:rsidRPr="00981026">
                <w:rPr>
                  <w:rFonts w:asciiTheme="minorHAnsi" w:hAnsiTheme="minorHAnsi" w:cstheme="minorHAnsi"/>
                  <w:b/>
                  <w:sz w:val="22"/>
                </w:rPr>
                <w:t xml:space="preserve">  </w:t>
              </w:r>
            </w:ins>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5CC4A" w14:textId="77777777" w:rsidR="00E36BA1" w:rsidRDefault="00E36BA1">
      <w:pPr>
        <w:spacing w:line="20" w:lineRule="exact"/>
      </w:pPr>
    </w:p>
  </w:endnote>
  <w:endnote w:type="continuationSeparator" w:id="0">
    <w:p w14:paraId="4DA74507" w14:textId="77777777" w:rsidR="00E36BA1" w:rsidRDefault="00E36BA1">
      <w:r>
        <w:t xml:space="preserve"> </w:t>
      </w:r>
    </w:p>
  </w:endnote>
  <w:endnote w:type="continuationNotice" w:id="1">
    <w:p w14:paraId="71B1AF57"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CC4B" w14:textId="77777777" w:rsidR="00E36BA1" w:rsidRDefault="00E36BA1">
      <w:r>
        <w:separator/>
      </w:r>
    </w:p>
  </w:footnote>
  <w:footnote w:type="continuationSeparator" w:id="0">
    <w:p w14:paraId="15DD0F75"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270361643">
    <w:abstractNumId w:val="5"/>
  </w:num>
  <w:num w:numId="2" w16cid:durableId="781803817">
    <w:abstractNumId w:val="4"/>
  </w:num>
  <w:num w:numId="3" w16cid:durableId="458039639">
    <w:abstractNumId w:val="2"/>
  </w:num>
  <w:num w:numId="4" w16cid:durableId="464272291">
    <w:abstractNumId w:val="1"/>
  </w:num>
  <w:num w:numId="5" w16cid:durableId="891380054">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2469564">
    <w:abstractNumId w:val="3"/>
  </w:num>
  <w:num w:numId="7" w16cid:durableId="21536126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2822"/>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0175"/>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15AD"/>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02011DC5-9EF1-4979-9FDB-D56650080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3</Pages>
  <Words>770</Words>
  <Characters>4665</Characters>
  <Application>Microsoft Office Word</Application>
  <DocSecurity>0</DocSecurity>
  <Lines>38</Lines>
  <Paragraphs>10</Paragraphs>
  <ScaleCrop>false</ScaleCrop>
  <Company>State of Indiana</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Deaton, Teresa</cp:lastModifiedBy>
  <cp:revision>2</cp:revision>
  <cp:lastPrinted>2014-07-02T17:29:00Z</cp:lastPrinted>
  <dcterms:created xsi:type="dcterms:W3CDTF">2023-11-06T18:43:00Z</dcterms:created>
  <dcterms:modified xsi:type="dcterms:W3CDTF">2023-11-06T18:43:00Z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